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https://projektai.intranet.litgrid.eu/PWA/330%20KV%20OL%20Ignalinos%20AE-Utena%20LN%20453%20rekonstrukcija/_layouts/15/DocIdRedir.aspx?ID=PVIS-638745592-48</Url>
      <Description>PVIS-638745592-48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PVIS-638745592-48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8FAF84-1805-4858-8CE0-91B2784DB8C4}"/>
</file>

<file path=customXml/itemProps3.xml><?xml version="1.0" encoding="utf-8"?>
<ds:datastoreItem xmlns:ds="http://schemas.openxmlformats.org/officeDocument/2006/customXml" ds:itemID="{B8A9A049-3D22-46A0-99BD-8CEB70D3A0B3}"/>
</file>

<file path=customXml/itemProps4.xml><?xml version="1.0" encoding="utf-8"?>
<ds:datastoreItem xmlns:ds="http://schemas.openxmlformats.org/officeDocument/2006/customXml" ds:itemID="{481437D6-9751-4345-A354-1CA159C366FE}"/>
</file>

<file path=customXml/itemProps5.xml><?xml version="1.0" encoding="utf-8"?>
<ds:datastoreItem xmlns:ds="http://schemas.openxmlformats.org/officeDocument/2006/customXml" ds:itemID="{8B61C4E2-B8AF-4E41-867A-9F1B3103E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0x01010066872F3CC8F7D84995438B893169A0800200BF667A2A4C283D41B9F749516CE32935</vt:lpwstr>
  </property>
  <property fmtid="{D5CDD505-2E9C-101B-9397-08002B2CF9AE}" pid="10" name="_dlc_DocIdItemGuid">
    <vt:lpwstr>85d7c4cc-be2d-471b-80b5-3de6a98fbcb9</vt:lpwstr>
  </property>
</Properties>
</file>